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07E3B" w14:textId="77777777" w:rsidR="0092013D" w:rsidRPr="00AB3C97" w:rsidRDefault="0092013D" w:rsidP="00843D41">
      <w:pPr>
        <w:tabs>
          <w:tab w:val="center" w:pos="4680"/>
          <w:tab w:val="left" w:pos="7920"/>
        </w:tabs>
        <w:spacing w:after="0"/>
        <w:jc w:val="center"/>
        <w:rPr>
          <w:rFonts w:ascii="Calibri" w:hAnsi="Calibri" w:cs="Arial"/>
          <w:b/>
        </w:rPr>
      </w:pPr>
      <w:r w:rsidRPr="00AB3C97">
        <w:rPr>
          <w:rFonts w:ascii="Calibri" w:hAnsi="Calibri" w:cs="Arial"/>
          <w:b/>
        </w:rPr>
        <w:t>EASTERN MUNICIPAL WATER DISTRICT</w:t>
      </w:r>
    </w:p>
    <w:p w14:paraId="56875DA5" w14:textId="77777777" w:rsidR="00843D41" w:rsidRPr="00AB3C97" w:rsidRDefault="0092013D" w:rsidP="00926DB3">
      <w:pPr>
        <w:tabs>
          <w:tab w:val="center" w:pos="4680"/>
          <w:tab w:val="left" w:pos="7920"/>
        </w:tabs>
        <w:spacing w:after="0"/>
        <w:jc w:val="center"/>
        <w:rPr>
          <w:rFonts w:ascii="Calibri" w:hAnsi="Calibri" w:cs="Arial"/>
          <w:b/>
        </w:rPr>
      </w:pPr>
      <w:r w:rsidRPr="00AB3C97">
        <w:rPr>
          <w:rFonts w:ascii="Calibri" w:hAnsi="Calibri" w:cs="Arial"/>
          <w:b/>
        </w:rPr>
        <w:t>SPECIFICATION NO.</w:t>
      </w:r>
      <w:r w:rsidR="00CA6AA1" w:rsidRPr="00AB3C97">
        <w:rPr>
          <w:rFonts w:ascii="Calibri" w:hAnsi="Calibri" w:cs="Arial"/>
          <w:b/>
        </w:rPr>
        <w:t xml:space="preserve"> </w:t>
      </w:r>
      <w:r w:rsidR="00513D12" w:rsidRPr="00AB3C97">
        <w:rPr>
          <w:rFonts w:ascii="Calibri" w:hAnsi="Calibri" w:cs="Arial"/>
          <w:b/>
          <w:highlight w:val="yellow"/>
        </w:rPr>
        <w:t>XXXX</w:t>
      </w:r>
    </w:p>
    <w:p w14:paraId="22207655" w14:textId="77777777" w:rsidR="0092013D" w:rsidRPr="00AB3C97" w:rsidRDefault="00513D12" w:rsidP="00513D12">
      <w:pPr>
        <w:tabs>
          <w:tab w:val="left" w:pos="3456"/>
          <w:tab w:val="left" w:pos="7920"/>
        </w:tabs>
        <w:spacing w:after="0"/>
        <w:jc w:val="center"/>
        <w:rPr>
          <w:rFonts w:ascii="Calibri" w:hAnsi="Calibri" w:cs="Arial"/>
          <w:b/>
        </w:rPr>
      </w:pPr>
      <w:r w:rsidRPr="00AB3C97">
        <w:rPr>
          <w:rFonts w:ascii="Calibri" w:hAnsi="Calibri" w:cs="Arial"/>
          <w:b/>
          <w:highlight w:val="yellow"/>
        </w:rPr>
        <w:t>PROJECT TITLE</w:t>
      </w:r>
    </w:p>
    <w:p w14:paraId="52686A3A" w14:textId="77777777" w:rsidR="0092013D" w:rsidRPr="00AB3C97" w:rsidRDefault="0092013D" w:rsidP="0092013D">
      <w:pPr>
        <w:tabs>
          <w:tab w:val="left" w:pos="3456"/>
          <w:tab w:val="left" w:pos="7920"/>
        </w:tabs>
        <w:spacing w:after="0"/>
        <w:jc w:val="both"/>
        <w:rPr>
          <w:rFonts w:ascii="Calibri" w:hAnsi="Calibri" w:cs="Arial"/>
          <w:b/>
        </w:rPr>
      </w:pPr>
    </w:p>
    <w:p w14:paraId="0AC01AA0" w14:textId="77777777" w:rsidR="0092013D" w:rsidRPr="00AB3C97" w:rsidRDefault="0092013D" w:rsidP="0092013D">
      <w:pPr>
        <w:tabs>
          <w:tab w:val="center" w:pos="4680"/>
          <w:tab w:val="left" w:pos="7920"/>
        </w:tabs>
        <w:spacing w:after="0"/>
        <w:jc w:val="both"/>
        <w:rPr>
          <w:rFonts w:ascii="Calibri" w:hAnsi="Calibri" w:cs="Arial"/>
          <w:b/>
        </w:rPr>
      </w:pPr>
      <w:r w:rsidRPr="00AB3C97">
        <w:rPr>
          <w:rFonts w:ascii="Calibri" w:hAnsi="Calibri" w:cs="Arial"/>
          <w:b/>
        </w:rPr>
        <w:tab/>
        <w:t>SECTION H - PERMITS</w:t>
      </w:r>
    </w:p>
    <w:p w14:paraId="06CA20A7" w14:textId="77777777" w:rsidR="0092013D" w:rsidRPr="00AB3C97" w:rsidRDefault="0092013D" w:rsidP="0092013D">
      <w:pPr>
        <w:tabs>
          <w:tab w:val="left" w:pos="3456"/>
          <w:tab w:val="left" w:pos="7920"/>
        </w:tabs>
        <w:spacing w:after="0"/>
        <w:jc w:val="both"/>
        <w:rPr>
          <w:rFonts w:ascii="Calibri" w:hAnsi="Calibri" w:cs="Arial"/>
          <w:b/>
        </w:rPr>
      </w:pPr>
    </w:p>
    <w:p w14:paraId="135366CF" w14:textId="10453C42" w:rsidR="0092013D" w:rsidRPr="00AB3C97" w:rsidRDefault="0092013D" w:rsidP="0092013D">
      <w:pPr>
        <w:tabs>
          <w:tab w:val="left" w:pos="3456"/>
          <w:tab w:val="left" w:pos="7920"/>
        </w:tabs>
        <w:spacing w:after="0"/>
        <w:jc w:val="both"/>
        <w:rPr>
          <w:rFonts w:ascii="Calibri" w:hAnsi="Calibri" w:cs="Arial"/>
        </w:rPr>
      </w:pPr>
      <w:r w:rsidRPr="00AB3C97">
        <w:rPr>
          <w:rFonts w:ascii="Calibri" w:hAnsi="Calibri" w:cs="Arial"/>
          <w:b/>
        </w:rPr>
        <w:t>The Contractor shall procure all permits and licenses</w:t>
      </w:r>
      <w:r w:rsidR="00397ACB">
        <w:rPr>
          <w:rFonts w:ascii="Calibri" w:hAnsi="Calibri" w:cs="Arial"/>
          <w:b/>
        </w:rPr>
        <w:t xml:space="preserve"> unless previously obtained by the </w:t>
      </w:r>
      <w:proofErr w:type="gramStart"/>
      <w:r w:rsidR="00397ACB">
        <w:rPr>
          <w:rFonts w:ascii="Calibri" w:hAnsi="Calibri" w:cs="Arial"/>
          <w:b/>
        </w:rPr>
        <w:t>District</w:t>
      </w:r>
      <w:proofErr w:type="gramEnd"/>
      <w:r w:rsidR="00397ACB">
        <w:rPr>
          <w:rFonts w:ascii="Calibri" w:hAnsi="Calibri" w:cs="Arial"/>
          <w:b/>
        </w:rPr>
        <w:t xml:space="preserve"> and provided within these contract documents</w:t>
      </w:r>
      <w:r w:rsidRPr="00AB3C97">
        <w:rPr>
          <w:rFonts w:ascii="Calibri" w:hAnsi="Calibri" w:cs="Arial"/>
          <w:b/>
        </w:rPr>
        <w:t xml:space="preserve">; </w:t>
      </w:r>
      <w:r w:rsidR="00780D35">
        <w:rPr>
          <w:rFonts w:ascii="Calibri" w:hAnsi="Calibri" w:cs="Arial"/>
          <w:b/>
        </w:rPr>
        <w:t xml:space="preserve">the District will reimburse/pay for </w:t>
      </w:r>
      <w:r w:rsidR="00CF6BDD">
        <w:rPr>
          <w:rFonts w:ascii="Calibri" w:hAnsi="Calibri" w:cs="Arial"/>
          <w:b/>
        </w:rPr>
        <w:t xml:space="preserve">any </w:t>
      </w:r>
      <w:r w:rsidR="00780D35">
        <w:rPr>
          <w:rFonts w:ascii="Calibri" w:hAnsi="Calibri" w:cs="Arial"/>
          <w:b/>
        </w:rPr>
        <w:t>cost of any</w:t>
      </w:r>
      <w:r w:rsidR="00347335">
        <w:rPr>
          <w:rFonts w:ascii="Calibri" w:hAnsi="Calibri" w:cs="Arial"/>
          <w:b/>
        </w:rPr>
        <w:t xml:space="preserve"> normal working hour</w:t>
      </w:r>
      <w:r w:rsidR="00780D35">
        <w:rPr>
          <w:rFonts w:ascii="Calibri" w:hAnsi="Calibri" w:cs="Arial"/>
          <w:b/>
        </w:rPr>
        <w:t xml:space="preserve"> inspections and the Contractor shall be responsible for all other charges, fees and taxes</w:t>
      </w:r>
      <w:r w:rsidRPr="00AB3C97">
        <w:rPr>
          <w:rFonts w:ascii="Calibri" w:hAnsi="Calibri" w:cs="Arial"/>
          <w:b/>
        </w:rPr>
        <w:t>; and the Contractor shall give all notices necessary and incidental to the due and lawful prosecution of the work; except as follows</w:t>
      </w:r>
      <w:r w:rsidRPr="00AB3C97">
        <w:rPr>
          <w:rFonts w:ascii="Calibri" w:hAnsi="Calibri" w:cs="Arial"/>
        </w:rPr>
        <w:t>:</w:t>
      </w:r>
    </w:p>
    <w:p w14:paraId="019BD943" w14:textId="77777777" w:rsidR="0092013D" w:rsidRPr="00AB3C97" w:rsidRDefault="0092013D" w:rsidP="0092013D">
      <w:pPr>
        <w:tabs>
          <w:tab w:val="left" w:pos="3456"/>
          <w:tab w:val="left" w:pos="7920"/>
        </w:tabs>
        <w:spacing w:after="0"/>
        <w:jc w:val="both"/>
        <w:rPr>
          <w:rFonts w:ascii="Calibri" w:hAnsi="Calibri" w:cs="Arial"/>
        </w:rPr>
      </w:pPr>
    </w:p>
    <w:p w14:paraId="52EA8C72" w14:textId="77777777" w:rsidR="0092013D" w:rsidRPr="00AB3C97" w:rsidRDefault="0092013D" w:rsidP="0092013D">
      <w:pPr>
        <w:tabs>
          <w:tab w:val="left" w:pos="3456"/>
          <w:tab w:val="left" w:pos="7920"/>
        </w:tabs>
        <w:spacing w:after="0"/>
        <w:jc w:val="both"/>
        <w:rPr>
          <w:rFonts w:ascii="Calibri" w:hAnsi="Calibri" w:cs="Arial"/>
        </w:rPr>
      </w:pPr>
      <w:r w:rsidRPr="00AB3C97">
        <w:rPr>
          <w:rFonts w:ascii="Calibri" w:hAnsi="Calibri" w:cs="Arial"/>
        </w:rPr>
        <w:t xml:space="preserve">Permit(s) applied for by the </w:t>
      </w:r>
      <w:proofErr w:type="gramStart"/>
      <w:r w:rsidRPr="00AB3C97">
        <w:rPr>
          <w:rFonts w:ascii="Calibri" w:hAnsi="Calibri" w:cs="Arial"/>
        </w:rPr>
        <w:t>District</w:t>
      </w:r>
      <w:proofErr w:type="gramEnd"/>
      <w:r w:rsidRPr="00AB3C97">
        <w:rPr>
          <w:rFonts w:ascii="Calibri" w:hAnsi="Calibri" w:cs="Arial"/>
        </w:rPr>
        <w:t xml:space="preserve"> and attached hereto are:</w:t>
      </w:r>
    </w:p>
    <w:p w14:paraId="0B1AD898" w14:textId="77777777" w:rsidR="0092013D" w:rsidRPr="00AB3C97" w:rsidRDefault="0092013D" w:rsidP="0092013D">
      <w:pPr>
        <w:tabs>
          <w:tab w:val="left" w:pos="3456"/>
          <w:tab w:val="left" w:pos="7920"/>
        </w:tabs>
        <w:spacing w:after="0"/>
        <w:jc w:val="both"/>
        <w:rPr>
          <w:rFonts w:ascii="Calibri" w:hAnsi="Calibri" w:cs="Arial"/>
        </w:rPr>
      </w:pPr>
    </w:p>
    <w:p w14:paraId="1FF402BB" w14:textId="77777777" w:rsidR="00CA6AA1" w:rsidRPr="00AB3C97" w:rsidRDefault="00CA6AA1" w:rsidP="00CA6AA1">
      <w:pPr>
        <w:tabs>
          <w:tab w:val="left" w:pos="-1440"/>
        </w:tabs>
        <w:spacing w:after="0"/>
        <w:ind w:left="4320" w:hanging="4320"/>
        <w:jc w:val="both"/>
        <w:rPr>
          <w:rFonts w:ascii="Calibri" w:hAnsi="Calibri"/>
          <w:b/>
          <w:u w:val="single"/>
        </w:rPr>
      </w:pPr>
      <w:r w:rsidRPr="00AB3C97">
        <w:rPr>
          <w:rFonts w:ascii="Calibri" w:hAnsi="Calibri"/>
          <w:b/>
          <w:u w:val="single"/>
        </w:rPr>
        <w:t>PERMITS/LICENSE</w:t>
      </w:r>
      <w:r w:rsidRPr="00AB3C97">
        <w:rPr>
          <w:rFonts w:ascii="Calibri" w:hAnsi="Calibri"/>
          <w:b/>
        </w:rPr>
        <w:tab/>
      </w:r>
      <w:r w:rsidRPr="00AB3C97">
        <w:rPr>
          <w:rFonts w:ascii="Calibri" w:hAnsi="Calibri"/>
          <w:b/>
          <w:u w:val="single"/>
        </w:rPr>
        <w:t>AGENCY</w:t>
      </w:r>
    </w:p>
    <w:p w14:paraId="6F198CA8" w14:textId="77777777" w:rsidR="00926DB3" w:rsidRPr="00AB3C97" w:rsidRDefault="00926DB3" w:rsidP="00926DB3">
      <w:pPr>
        <w:tabs>
          <w:tab w:val="left" w:pos="-504"/>
          <w:tab w:val="left" w:pos="720"/>
          <w:tab w:val="left" w:pos="1296"/>
          <w:tab w:val="left" w:pos="2016"/>
          <w:tab w:val="left" w:pos="2826"/>
          <w:tab w:val="left" w:pos="3456"/>
          <w:tab w:val="left" w:pos="7380"/>
        </w:tabs>
        <w:spacing w:after="0"/>
        <w:ind w:left="-144"/>
        <w:jc w:val="both"/>
        <w:rPr>
          <w:rFonts w:ascii="Calibri" w:hAnsi="Calibri" w:cs="Arial"/>
          <w:i/>
        </w:rPr>
      </w:pPr>
    </w:p>
    <w:p w14:paraId="4236093C" w14:textId="77777777" w:rsidR="009E71A9" w:rsidRPr="00AB3C97" w:rsidRDefault="009E71A9" w:rsidP="0092013D">
      <w:pPr>
        <w:tabs>
          <w:tab w:val="left" w:pos="3456"/>
          <w:tab w:val="left" w:pos="7920"/>
        </w:tabs>
        <w:spacing w:after="0"/>
        <w:jc w:val="both"/>
        <w:rPr>
          <w:rFonts w:ascii="Calibri" w:hAnsi="Calibri" w:cs="Arial"/>
        </w:rPr>
      </w:pPr>
    </w:p>
    <w:p w14:paraId="2E0D148C" w14:textId="1BC47100" w:rsidR="00513D12" w:rsidRPr="00AB3C97" w:rsidDel="00B3093A" w:rsidRDefault="00513D12" w:rsidP="0092013D">
      <w:pPr>
        <w:tabs>
          <w:tab w:val="left" w:pos="3456"/>
          <w:tab w:val="left" w:pos="7920"/>
        </w:tabs>
        <w:spacing w:after="0"/>
        <w:jc w:val="both"/>
        <w:rPr>
          <w:del w:id="0" w:author="Morgenstern, Jennifer" w:date="2024-06-05T06:46:00Z" w16du:dateUtc="2024-06-05T13:46:00Z"/>
          <w:rFonts w:ascii="Calibri" w:hAnsi="Calibri" w:cs="Arial"/>
        </w:rPr>
      </w:pPr>
    </w:p>
    <w:p w14:paraId="4BCF09E8" w14:textId="77777777" w:rsidR="00110C1E" w:rsidRDefault="00347335" w:rsidP="0092013D">
      <w:pPr>
        <w:tabs>
          <w:tab w:val="left" w:pos="3456"/>
          <w:tab w:val="left" w:pos="7920"/>
        </w:tabs>
        <w:spacing w:after="0"/>
        <w:jc w:val="both"/>
        <w:rPr>
          <w:ins w:id="1" w:author="Lopian, Scott" w:date="2024-05-10T05:59:00Z" w16du:dateUtc="2024-05-10T12:59:00Z"/>
          <w:rFonts w:ascii="Calibri" w:hAnsi="Calibri" w:cs="Arial"/>
          <w:b/>
          <w:bCs/>
        </w:rPr>
      </w:pPr>
      <w:r w:rsidRPr="00347335">
        <w:rPr>
          <w:rFonts w:ascii="Calibri" w:hAnsi="Calibri" w:cs="Arial"/>
          <w:b/>
          <w:bCs/>
        </w:rPr>
        <w:t xml:space="preserve">The </w:t>
      </w:r>
      <w:proofErr w:type="gramStart"/>
      <w:r w:rsidRPr="00347335">
        <w:rPr>
          <w:rFonts w:ascii="Calibri" w:hAnsi="Calibri" w:cs="Arial"/>
          <w:b/>
          <w:bCs/>
        </w:rPr>
        <w:t>District</w:t>
      </w:r>
      <w:proofErr w:type="gramEnd"/>
      <w:r w:rsidRPr="00347335">
        <w:rPr>
          <w:rFonts w:ascii="Calibri" w:hAnsi="Calibri" w:cs="Arial"/>
          <w:b/>
          <w:bCs/>
        </w:rPr>
        <w:t xml:space="preserve"> is the main point of contact for District acquired permits. If required by the </w:t>
      </w:r>
      <w:r>
        <w:rPr>
          <w:rFonts w:ascii="Calibri" w:hAnsi="Calibri" w:cs="Arial"/>
          <w:b/>
          <w:bCs/>
        </w:rPr>
        <w:t>Agency Having Jurisdiction (AHJ)</w:t>
      </w:r>
      <w:r w:rsidRPr="00347335">
        <w:rPr>
          <w:rFonts w:ascii="Calibri" w:hAnsi="Calibri" w:cs="Arial"/>
          <w:b/>
          <w:bCs/>
        </w:rPr>
        <w:t xml:space="preserve">, Contractor shall pull a duplicate permit.  </w:t>
      </w:r>
    </w:p>
    <w:p w14:paraId="5DE7802A" w14:textId="77777777" w:rsidR="00B3093A" w:rsidRDefault="00B3093A" w:rsidP="0092013D">
      <w:pPr>
        <w:tabs>
          <w:tab w:val="left" w:pos="3456"/>
          <w:tab w:val="left" w:pos="7920"/>
        </w:tabs>
        <w:spacing w:after="0"/>
        <w:jc w:val="both"/>
        <w:rPr>
          <w:ins w:id="2" w:author="Morgenstern, Jennifer" w:date="2024-06-05T06:47:00Z" w16du:dateUtc="2024-06-05T13:47:00Z"/>
          <w:rFonts w:ascii="Calibri" w:hAnsi="Calibri" w:cs="Arial"/>
          <w:b/>
          <w:bCs/>
        </w:rPr>
      </w:pPr>
    </w:p>
    <w:p w14:paraId="21DEEFFF" w14:textId="77777777" w:rsidR="00B3093A" w:rsidRPr="008F7537" w:rsidRDefault="00B3093A" w:rsidP="00B3093A">
      <w:pPr>
        <w:tabs>
          <w:tab w:val="left" w:pos="3456"/>
          <w:tab w:val="left" w:pos="7920"/>
        </w:tabs>
        <w:spacing w:after="0"/>
        <w:jc w:val="both"/>
        <w:rPr>
          <w:ins w:id="3" w:author="Morgenstern, Jennifer" w:date="2024-06-05T06:47:00Z" w16du:dateUtc="2024-06-05T13:47:00Z"/>
          <w:rFonts w:ascii="Calibri" w:hAnsi="Calibri" w:cs="Arial"/>
          <w:b/>
          <w:bCs/>
          <w:color w:val="FF0000"/>
          <w:highlight w:val="yellow"/>
          <w:rPrChange w:id="4" w:author="Morgenstern, Jennifer" w:date="2024-06-05T06:49:00Z" w16du:dateUtc="2024-06-05T13:49:00Z">
            <w:rPr>
              <w:ins w:id="5" w:author="Morgenstern, Jennifer" w:date="2024-06-05T06:47:00Z" w16du:dateUtc="2024-06-05T13:47:00Z"/>
              <w:rFonts w:ascii="Calibri" w:hAnsi="Calibri" w:cs="Arial"/>
              <w:b/>
              <w:bCs/>
              <w:highlight w:val="yellow"/>
            </w:rPr>
          </w:rPrChange>
        </w:rPr>
      </w:pPr>
      <w:ins w:id="6" w:author="Morgenstern, Jennifer" w:date="2024-06-05T06:47:00Z" w16du:dateUtc="2024-06-05T13:47:00Z">
        <w:r w:rsidRPr="008F7537">
          <w:rPr>
            <w:rFonts w:ascii="Calibri" w:hAnsi="Calibri" w:cs="Arial"/>
            <w:b/>
            <w:bCs/>
            <w:color w:val="FF0000"/>
            <w:highlight w:val="yellow"/>
            <w:rPrChange w:id="7" w:author="Morgenstern, Jennifer" w:date="2024-06-05T06:49:00Z" w16du:dateUtc="2024-06-05T13:49:00Z">
              <w:rPr>
                <w:rFonts w:ascii="Calibri" w:hAnsi="Calibri" w:cs="Arial"/>
                <w:b/>
                <w:bCs/>
                <w:highlight w:val="yellow"/>
              </w:rPr>
            </w:rPrChange>
          </w:rPr>
          <w:t>Select applicable paragraph below and delete what is not required:</w:t>
        </w:r>
      </w:ins>
    </w:p>
    <w:p w14:paraId="00A9C685" w14:textId="77777777" w:rsidR="00B3093A" w:rsidRDefault="00B3093A" w:rsidP="00B3093A">
      <w:pPr>
        <w:tabs>
          <w:tab w:val="left" w:pos="3456"/>
          <w:tab w:val="left" w:pos="7920"/>
        </w:tabs>
        <w:spacing w:after="0"/>
        <w:jc w:val="both"/>
        <w:rPr>
          <w:ins w:id="8" w:author="Morgenstern, Jennifer" w:date="2024-06-05T06:47:00Z" w16du:dateUtc="2024-06-05T13:47:00Z"/>
          <w:rFonts w:ascii="Calibri" w:hAnsi="Calibri" w:cs="Arial"/>
          <w:b/>
          <w:bCs/>
          <w:highlight w:val="yellow"/>
        </w:rPr>
      </w:pPr>
    </w:p>
    <w:p w14:paraId="0C3192FB" w14:textId="71F0F30D" w:rsidR="00B3093A" w:rsidRDefault="00B3093A" w:rsidP="00B3093A">
      <w:pPr>
        <w:tabs>
          <w:tab w:val="left" w:pos="3456"/>
          <w:tab w:val="left" w:pos="7920"/>
        </w:tabs>
        <w:spacing w:after="0"/>
        <w:jc w:val="both"/>
        <w:rPr>
          <w:ins w:id="9" w:author="Morgenstern, Jennifer" w:date="2024-06-05T06:47:00Z" w16du:dateUtc="2024-06-05T13:47:00Z"/>
          <w:rFonts w:ascii="Calibri" w:hAnsi="Calibri" w:cs="Arial"/>
          <w:b/>
          <w:bCs/>
        </w:rPr>
      </w:pPr>
      <w:ins w:id="10" w:author="Morgenstern, Jennifer" w:date="2024-06-05T06:47:00Z" w16du:dateUtc="2024-06-05T13:47:00Z">
        <w:r w:rsidRPr="00504FCF">
          <w:rPr>
            <w:rFonts w:ascii="Calibri" w:hAnsi="Calibri" w:cs="Arial"/>
            <w:b/>
            <w:bCs/>
            <w:highlight w:val="yellow"/>
          </w:rPr>
          <w:t>Include the following paragraph if the project includes traffic control plans</w:t>
        </w:r>
      </w:ins>
      <w:ins w:id="11" w:author="Morgenstern, Jennifer" w:date="2024-06-05T06:51:00Z" w16du:dateUtc="2024-06-05T13:51:00Z">
        <w:r w:rsidR="008F7537">
          <w:rPr>
            <w:rFonts w:ascii="Calibri" w:hAnsi="Calibri" w:cs="Arial"/>
            <w:b/>
            <w:bCs/>
            <w:highlight w:val="yellow"/>
          </w:rPr>
          <w:t xml:space="preserve"> in ap</w:t>
        </w:r>
      </w:ins>
      <w:ins w:id="12" w:author="Morgenstern, Jennifer" w:date="2024-06-05T06:52:00Z" w16du:dateUtc="2024-06-05T13:52:00Z">
        <w:r w:rsidR="008F7537">
          <w:rPr>
            <w:rFonts w:ascii="Calibri" w:hAnsi="Calibri" w:cs="Arial"/>
            <w:b/>
            <w:bCs/>
            <w:highlight w:val="yellow"/>
          </w:rPr>
          <w:t>plicable appendix</w:t>
        </w:r>
      </w:ins>
      <w:ins w:id="13" w:author="Morgenstern, Jennifer" w:date="2024-06-05T06:47:00Z" w16du:dateUtc="2024-06-05T13:47:00Z">
        <w:r w:rsidRPr="00504FCF">
          <w:rPr>
            <w:rFonts w:ascii="Calibri" w:hAnsi="Calibri" w:cs="Arial"/>
            <w:b/>
            <w:bCs/>
            <w:highlight w:val="yellow"/>
          </w:rPr>
          <w:t xml:space="preserve"> otherwise </w:t>
        </w:r>
        <w:proofErr w:type="gramStart"/>
        <w:r w:rsidRPr="00504FCF">
          <w:rPr>
            <w:rFonts w:ascii="Calibri" w:hAnsi="Calibri" w:cs="Arial"/>
            <w:b/>
            <w:bCs/>
            <w:highlight w:val="yellow"/>
          </w:rPr>
          <w:t>delete</w:t>
        </w:r>
        <w:proofErr w:type="gramEnd"/>
        <w:r w:rsidRPr="00504FCF">
          <w:rPr>
            <w:rFonts w:ascii="Calibri" w:hAnsi="Calibri" w:cs="Arial"/>
            <w:b/>
            <w:bCs/>
            <w:highlight w:val="yellow"/>
          </w:rPr>
          <w:t>.</w:t>
        </w:r>
        <w:r>
          <w:rPr>
            <w:rFonts w:ascii="Calibri" w:hAnsi="Calibri" w:cs="Arial"/>
            <w:b/>
            <w:bCs/>
          </w:rPr>
          <w:t xml:space="preserve"> </w:t>
        </w:r>
      </w:ins>
    </w:p>
    <w:p w14:paraId="7CCE16AA" w14:textId="77777777" w:rsidR="00B3093A" w:rsidRDefault="00B3093A" w:rsidP="0092013D">
      <w:pPr>
        <w:tabs>
          <w:tab w:val="left" w:pos="3456"/>
          <w:tab w:val="left" w:pos="7920"/>
        </w:tabs>
        <w:spacing w:after="0"/>
        <w:jc w:val="both"/>
        <w:rPr>
          <w:ins w:id="14" w:author="Morgenstern, Jennifer" w:date="2024-06-05T06:45:00Z" w16du:dateUtc="2024-06-05T13:45:00Z"/>
          <w:rFonts w:ascii="Calibri" w:hAnsi="Calibri" w:cs="Arial"/>
          <w:b/>
          <w:bCs/>
        </w:rPr>
      </w:pPr>
    </w:p>
    <w:p w14:paraId="5AC265AC" w14:textId="21684459" w:rsidR="00B3093A" w:rsidDel="00B3093A" w:rsidRDefault="00B3093A" w:rsidP="0092013D">
      <w:pPr>
        <w:tabs>
          <w:tab w:val="left" w:pos="3456"/>
          <w:tab w:val="left" w:pos="7920"/>
        </w:tabs>
        <w:spacing w:after="0"/>
        <w:jc w:val="both"/>
        <w:rPr>
          <w:ins w:id="15" w:author="Lopian, Scott" w:date="2024-05-10T05:59:00Z" w16du:dateUtc="2024-05-10T12:59:00Z"/>
          <w:del w:id="16" w:author="Morgenstern, Jennifer" w:date="2024-06-05T06:45:00Z" w16du:dateUtc="2024-06-05T13:45:00Z"/>
          <w:rFonts w:ascii="Calibri" w:hAnsi="Calibri" w:cs="Arial"/>
          <w:b/>
          <w:bCs/>
        </w:rPr>
      </w:pPr>
    </w:p>
    <w:p w14:paraId="332CB3AA" w14:textId="06297221" w:rsidR="00F34EF7" w:rsidRDefault="00347335" w:rsidP="0092013D">
      <w:pPr>
        <w:tabs>
          <w:tab w:val="left" w:pos="3456"/>
          <w:tab w:val="left" w:pos="7920"/>
        </w:tabs>
        <w:spacing w:after="0"/>
        <w:jc w:val="both"/>
        <w:rPr>
          <w:rFonts w:ascii="Calibri" w:hAnsi="Calibri" w:cs="Arial"/>
          <w:b/>
          <w:bCs/>
        </w:rPr>
      </w:pPr>
      <w:r w:rsidRPr="00B3093A">
        <w:rPr>
          <w:rFonts w:ascii="Calibri" w:hAnsi="Calibri" w:cs="Arial"/>
          <w:b/>
          <w:bCs/>
          <w:highlight w:val="green"/>
          <w:rPrChange w:id="17" w:author="Morgenstern, Jennifer" w:date="2024-06-05T06:47:00Z" w16du:dateUtc="2024-06-05T13:47:00Z">
            <w:rPr>
              <w:rFonts w:ascii="Calibri" w:hAnsi="Calibri" w:cs="Arial"/>
              <w:b/>
              <w:bCs/>
            </w:rPr>
          </w:rPrChange>
        </w:rPr>
        <w:t xml:space="preserve">This project has received formal approval for </w:t>
      </w:r>
      <w:del w:id="18" w:author="Lopian, Scott" w:date="2024-05-10T05:59:00Z" w16du:dateUtc="2024-05-10T12:59:00Z">
        <w:r w:rsidRPr="00B3093A" w:rsidDel="00110C1E">
          <w:rPr>
            <w:rFonts w:ascii="Calibri" w:hAnsi="Calibri" w:cs="Arial"/>
            <w:b/>
            <w:bCs/>
            <w:highlight w:val="green"/>
            <w:rPrChange w:id="19" w:author="Morgenstern, Jennifer" w:date="2024-06-05T06:47:00Z" w16du:dateUtc="2024-06-05T13:47:00Z">
              <w:rPr>
                <w:rFonts w:ascii="Calibri" w:hAnsi="Calibri" w:cs="Arial"/>
                <w:b/>
                <w:bCs/>
              </w:rPr>
            </w:rPrChange>
          </w:rPr>
          <w:delText xml:space="preserve">traffic </w:delText>
        </w:r>
      </w:del>
      <w:ins w:id="20" w:author="Lopian, Scott" w:date="2024-05-10T05:59:00Z" w16du:dateUtc="2024-05-10T12:59:00Z">
        <w:r w:rsidR="00110C1E" w:rsidRPr="00B3093A">
          <w:rPr>
            <w:rFonts w:ascii="Calibri" w:hAnsi="Calibri" w:cs="Arial"/>
            <w:b/>
            <w:bCs/>
            <w:highlight w:val="green"/>
            <w:rPrChange w:id="21" w:author="Morgenstern, Jennifer" w:date="2024-06-05T06:47:00Z" w16du:dateUtc="2024-06-05T13:47:00Z">
              <w:rPr>
                <w:rFonts w:ascii="Calibri" w:hAnsi="Calibri" w:cs="Arial"/>
                <w:b/>
                <w:bCs/>
              </w:rPr>
            </w:rPrChange>
          </w:rPr>
          <w:t xml:space="preserve">Traffic </w:t>
        </w:r>
      </w:ins>
      <w:del w:id="22" w:author="Lopian, Scott" w:date="2024-05-10T05:59:00Z" w16du:dateUtc="2024-05-10T12:59:00Z">
        <w:r w:rsidRPr="00B3093A" w:rsidDel="00110C1E">
          <w:rPr>
            <w:rFonts w:ascii="Calibri" w:hAnsi="Calibri" w:cs="Arial"/>
            <w:b/>
            <w:bCs/>
            <w:highlight w:val="green"/>
            <w:rPrChange w:id="23" w:author="Morgenstern, Jennifer" w:date="2024-06-05T06:47:00Z" w16du:dateUtc="2024-06-05T13:47:00Z">
              <w:rPr>
                <w:rFonts w:ascii="Calibri" w:hAnsi="Calibri" w:cs="Arial"/>
                <w:b/>
                <w:bCs/>
              </w:rPr>
            </w:rPrChange>
          </w:rPr>
          <w:delText xml:space="preserve">control </w:delText>
        </w:r>
      </w:del>
      <w:ins w:id="24" w:author="Lopian, Scott" w:date="2024-05-10T05:59:00Z" w16du:dateUtc="2024-05-10T12:59:00Z">
        <w:r w:rsidR="00110C1E" w:rsidRPr="00B3093A">
          <w:rPr>
            <w:rFonts w:ascii="Calibri" w:hAnsi="Calibri" w:cs="Arial"/>
            <w:b/>
            <w:bCs/>
            <w:highlight w:val="green"/>
            <w:rPrChange w:id="25" w:author="Morgenstern, Jennifer" w:date="2024-06-05T06:47:00Z" w16du:dateUtc="2024-06-05T13:47:00Z">
              <w:rPr>
                <w:rFonts w:ascii="Calibri" w:hAnsi="Calibri" w:cs="Arial"/>
                <w:b/>
                <w:bCs/>
              </w:rPr>
            </w:rPrChange>
          </w:rPr>
          <w:t xml:space="preserve">Control </w:t>
        </w:r>
      </w:ins>
      <w:del w:id="26" w:author="Lopian, Scott" w:date="2024-05-10T05:59:00Z" w16du:dateUtc="2024-05-10T12:59:00Z">
        <w:r w:rsidRPr="00B3093A" w:rsidDel="00110C1E">
          <w:rPr>
            <w:rFonts w:ascii="Calibri" w:hAnsi="Calibri" w:cs="Arial"/>
            <w:b/>
            <w:bCs/>
            <w:highlight w:val="green"/>
            <w:rPrChange w:id="27" w:author="Morgenstern, Jennifer" w:date="2024-06-05T06:47:00Z" w16du:dateUtc="2024-06-05T13:47:00Z">
              <w:rPr>
                <w:rFonts w:ascii="Calibri" w:hAnsi="Calibri" w:cs="Arial"/>
                <w:b/>
                <w:bCs/>
              </w:rPr>
            </w:rPrChange>
          </w:rPr>
          <w:delText>plans</w:delText>
        </w:r>
      </w:del>
      <w:ins w:id="28" w:author="Lopian, Scott" w:date="2024-05-10T05:59:00Z" w16du:dateUtc="2024-05-10T12:59:00Z">
        <w:r w:rsidR="00110C1E" w:rsidRPr="00B3093A">
          <w:rPr>
            <w:rFonts w:ascii="Calibri" w:hAnsi="Calibri" w:cs="Arial"/>
            <w:b/>
            <w:bCs/>
            <w:highlight w:val="green"/>
            <w:rPrChange w:id="29" w:author="Morgenstern, Jennifer" w:date="2024-06-05T06:47:00Z" w16du:dateUtc="2024-06-05T13:47:00Z">
              <w:rPr>
                <w:rFonts w:ascii="Calibri" w:hAnsi="Calibri" w:cs="Arial"/>
                <w:b/>
                <w:bCs/>
              </w:rPr>
            </w:rPrChange>
          </w:rPr>
          <w:t>Plans (TCP) by the AHJ</w:t>
        </w:r>
      </w:ins>
      <w:ins w:id="30" w:author="Mitzel, Bruce" w:date="2024-05-15T09:29:00Z" w16du:dateUtc="2024-05-15T16:29:00Z">
        <w:r w:rsidR="00774CBD" w:rsidRPr="00B3093A">
          <w:rPr>
            <w:rFonts w:ascii="Calibri" w:hAnsi="Calibri" w:cs="Arial"/>
            <w:b/>
            <w:bCs/>
            <w:highlight w:val="green"/>
            <w:rPrChange w:id="31" w:author="Morgenstern, Jennifer" w:date="2024-06-05T06:47:00Z" w16du:dateUtc="2024-06-05T13:47:00Z">
              <w:rPr>
                <w:rFonts w:ascii="Calibri" w:hAnsi="Calibri" w:cs="Arial"/>
                <w:b/>
                <w:bCs/>
              </w:rPr>
            </w:rPrChange>
          </w:rPr>
          <w:t xml:space="preserve"> and are included in Appendix </w:t>
        </w:r>
        <w:del w:id="32" w:author="Morgenstern, Jennifer" w:date="2024-06-05T06:51:00Z" w16du:dateUtc="2024-06-05T13:51:00Z">
          <w:r w:rsidR="00774CBD" w:rsidRPr="008F7537" w:rsidDel="008F7537">
            <w:rPr>
              <w:rFonts w:ascii="Calibri" w:hAnsi="Calibri" w:cs="Arial"/>
              <w:b/>
              <w:bCs/>
              <w:color w:val="FF0000"/>
              <w:highlight w:val="green"/>
              <w:rPrChange w:id="33" w:author="Morgenstern, Jennifer" w:date="2024-06-05T06:51:00Z" w16du:dateUtc="2024-06-05T13:51:00Z">
                <w:rPr>
                  <w:rFonts w:ascii="Calibri" w:hAnsi="Calibri" w:cs="Arial"/>
                  <w:b/>
                  <w:bCs/>
                </w:rPr>
              </w:rPrChange>
            </w:rPr>
            <w:delText>_</w:delText>
          </w:r>
        </w:del>
      </w:ins>
      <w:ins w:id="34" w:author="Morgenstern, Jennifer" w:date="2024-06-05T06:51:00Z" w16du:dateUtc="2024-06-05T13:51:00Z">
        <w:r w:rsidR="008F7537">
          <w:rPr>
            <w:rFonts w:ascii="Calibri" w:hAnsi="Calibri" w:cs="Arial"/>
            <w:b/>
            <w:bCs/>
            <w:color w:val="FF0000"/>
            <w:highlight w:val="green"/>
          </w:rPr>
          <w:t>X</w:t>
        </w:r>
      </w:ins>
      <w:r w:rsidRPr="00B3093A">
        <w:rPr>
          <w:rFonts w:ascii="Calibri" w:hAnsi="Calibri" w:cs="Arial"/>
          <w:b/>
          <w:bCs/>
          <w:highlight w:val="green"/>
          <w:rPrChange w:id="35" w:author="Morgenstern, Jennifer" w:date="2024-06-05T06:47:00Z" w16du:dateUtc="2024-06-05T13:47:00Z">
            <w:rPr>
              <w:rFonts w:ascii="Calibri" w:hAnsi="Calibri" w:cs="Arial"/>
              <w:b/>
              <w:bCs/>
            </w:rPr>
          </w:rPrChange>
        </w:rPr>
        <w:t xml:space="preserve">.  </w:t>
      </w:r>
      <w:ins w:id="36" w:author="Lopian, Scott" w:date="2024-05-10T06:00:00Z" w16du:dateUtc="2024-05-10T13:00:00Z">
        <w:r w:rsidR="00110C1E" w:rsidRPr="00B3093A">
          <w:rPr>
            <w:rFonts w:ascii="Calibri" w:hAnsi="Calibri" w:cs="Arial"/>
            <w:b/>
            <w:bCs/>
            <w:highlight w:val="green"/>
            <w:rPrChange w:id="37" w:author="Morgenstern, Jennifer" w:date="2024-06-05T06:47:00Z" w16du:dateUtc="2024-06-05T13:47:00Z">
              <w:rPr>
                <w:rFonts w:ascii="Calibri" w:hAnsi="Calibri" w:cs="Arial"/>
                <w:b/>
                <w:bCs/>
              </w:rPr>
            </w:rPrChange>
          </w:rPr>
          <w:t>TCPs are provided for the Contractor’s convenience and to establish the criteria</w:t>
        </w:r>
      </w:ins>
      <w:ins w:id="38" w:author="Mitzel, Bruce" w:date="2024-05-15T09:30:00Z" w16du:dateUtc="2024-05-15T16:30:00Z">
        <w:r w:rsidR="00774CBD" w:rsidRPr="00B3093A">
          <w:rPr>
            <w:rFonts w:ascii="Calibri" w:hAnsi="Calibri" w:cs="Arial"/>
            <w:b/>
            <w:bCs/>
            <w:highlight w:val="green"/>
            <w:rPrChange w:id="39" w:author="Morgenstern, Jennifer" w:date="2024-06-05T06:47:00Z" w16du:dateUtc="2024-06-05T13:47:00Z">
              <w:rPr>
                <w:rFonts w:ascii="Calibri" w:hAnsi="Calibri" w:cs="Arial"/>
                <w:b/>
                <w:bCs/>
              </w:rPr>
            </w:rPrChange>
          </w:rPr>
          <w:t xml:space="preserve"> and constraints</w:t>
        </w:r>
      </w:ins>
      <w:ins w:id="40" w:author="Lopian, Scott" w:date="2024-05-10T06:00:00Z" w16du:dateUtc="2024-05-10T13:00:00Z">
        <w:r w:rsidR="00110C1E" w:rsidRPr="00B3093A">
          <w:rPr>
            <w:rFonts w:ascii="Calibri" w:hAnsi="Calibri" w:cs="Arial"/>
            <w:b/>
            <w:bCs/>
            <w:highlight w:val="green"/>
            <w:rPrChange w:id="41" w:author="Morgenstern, Jennifer" w:date="2024-06-05T06:47:00Z" w16du:dateUtc="2024-06-05T13:47:00Z">
              <w:rPr>
                <w:rFonts w:ascii="Calibri" w:hAnsi="Calibri" w:cs="Arial"/>
                <w:b/>
                <w:bCs/>
              </w:rPr>
            </w:rPrChange>
          </w:rPr>
          <w:t xml:space="preserve"> dictated by the AHJ as part of the permitting process. It is the Contractor’s responsibility to review the plans in their entirety, and establish means, methods and sequencing of work to conform with the plans.  If the provided TCPs do not align with the Contractor’s means and methods, or otherwise determined to conflict with the Contractor’s approach to completing the work, the Contractor may, at their own expense, pursue their own plans and approval from the </w:t>
        </w:r>
      </w:ins>
      <w:ins w:id="42" w:author="Lopian, Scott" w:date="2024-05-10T06:01:00Z" w16du:dateUtc="2024-05-10T13:01:00Z">
        <w:r w:rsidR="00110C1E" w:rsidRPr="00B3093A">
          <w:rPr>
            <w:rFonts w:ascii="Calibri" w:hAnsi="Calibri" w:cs="Arial"/>
            <w:b/>
            <w:bCs/>
            <w:highlight w:val="green"/>
            <w:rPrChange w:id="43" w:author="Morgenstern, Jennifer" w:date="2024-06-05T06:47:00Z" w16du:dateUtc="2024-06-05T13:47:00Z">
              <w:rPr>
                <w:rFonts w:ascii="Calibri" w:hAnsi="Calibri" w:cs="Arial"/>
                <w:b/>
                <w:bCs/>
              </w:rPr>
            </w:rPrChange>
          </w:rPr>
          <w:t xml:space="preserve">AHJ. </w:t>
        </w:r>
        <w:del w:id="44" w:author="Mitzel, Bruce" w:date="2024-05-15T09:31:00Z" w16du:dateUtc="2024-05-15T16:31:00Z">
          <w:r w:rsidR="00110C1E" w:rsidRPr="00B3093A" w:rsidDel="00774CBD">
            <w:rPr>
              <w:rFonts w:ascii="Calibri" w:hAnsi="Calibri" w:cs="Arial"/>
              <w:b/>
              <w:bCs/>
              <w:highlight w:val="green"/>
              <w:rPrChange w:id="45" w:author="Morgenstern, Jennifer" w:date="2024-06-05T06:47:00Z" w16du:dateUtc="2024-06-05T13:47:00Z">
                <w:rPr>
                  <w:rFonts w:ascii="Calibri" w:hAnsi="Calibri" w:cs="Arial"/>
                  <w:b/>
                  <w:bCs/>
                </w:rPr>
              </w:rPrChange>
            </w:rPr>
            <w:delText>In closing, if</w:delText>
          </w:r>
        </w:del>
      </w:ins>
      <w:del w:id="46" w:author="Mitzel, Bruce" w:date="2024-05-15T09:31:00Z" w16du:dateUtc="2024-05-15T16:31:00Z">
        <w:r w:rsidRPr="00B3093A" w:rsidDel="00774CBD">
          <w:rPr>
            <w:rFonts w:ascii="Calibri" w:hAnsi="Calibri" w:cs="Arial"/>
            <w:b/>
            <w:bCs/>
            <w:highlight w:val="green"/>
            <w:rPrChange w:id="47" w:author="Morgenstern, Jennifer" w:date="2024-06-05T06:47:00Z" w16du:dateUtc="2024-06-05T13:47:00Z">
              <w:rPr>
                <w:rFonts w:ascii="Calibri" w:hAnsi="Calibri" w:cs="Arial"/>
                <w:b/>
                <w:bCs/>
              </w:rPr>
            </w:rPrChange>
          </w:rPr>
          <w:delText>If</w:delText>
        </w:r>
      </w:del>
      <w:ins w:id="48" w:author="Mitzel, Bruce" w:date="2024-05-15T09:31:00Z" w16du:dateUtc="2024-05-15T16:31:00Z">
        <w:r w:rsidR="00774CBD" w:rsidRPr="00B3093A">
          <w:rPr>
            <w:rFonts w:ascii="Calibri" w:hAnsi="Calibri" w:cs="Arial"/>
            <w:b/>
            <w:bCs/>
            <w:highlight w:val="green"/>
            <w:rPrChange w:id="49" w:author="Morgenstern, Jennifer" w:date="2024-06-05T06:47:00Z" w16du:dateUtc="2024-06-05T13:47:00Z">
              <w:rPr>
                <w:rFonts w:ascii="Calibri" w:hAnsi="Calibri" w:cs="Arial"/>
                <w:b/>
                <w:bCs/>
              </w:rPr>
            </w:rPrChange>
          </w:rPr>
          <w:t xml:space="preserve"> If</w:t>
        </w:r>
      </w:ins>
      <w:ins w:id="50" w:author="Mitzel, Bruce" w:date="2024-05-15T09:32:00Z" w16du:dateUtc="2024-05-15T16:32:00Z">
        <w:r w:rsidR="00774CBD" w:rsidRPr="00B3093A">
          <w:rPr>
            <w:rFonts w:ascii="Calibri" w:hAnsi="Calibri" w:cs="Arial"/>
            <w:b/>
            <w:bCs/>
            <w:highlight w:val="green"/>
            <w:rPrChange w:id="51" w:author="Morgenstern, Jennifer" w:date="2024-06-05T06:47:00Z" w16du:dateUtc="2024-06-05T13:47:00Z">
              <w:rPr>
                <w:rFonts w:ascii="Calibri" w:hAnsi="Calibri" w:cs="Arial"/>
                <w:b/>
                <w:bCs/>
              </w:rPr>
            </w:rPrChange>
          </w:rPr>
          <w:t xml:space="preserve"> </w:t>
        </w:r>
      </w:ins>
      <w:del w:id="52" w:author="Mitzel, Bruce" w:date="2024-05-15T09:31:00Z" w16du:dateUtc="2024-05-15T16:31:00Z">
        <w:r w:rsidRPr="00B3093A" w:rsidDel="00774CBD">
          <w:rPr>
            <w:rFonts w:ascii="Calibri" w:hAnsi="Calibri" w:cs="Arial"/>
            <w:b/>
            <w:bCs/>
            <w:highlight w:val="green"/>
            <w:rPrChange w:id="53" w:author="Morgenstern, Jennifer" w:date="2024-06-05T06:47:00Z" w16du:dateUtc="2024-06-05T13:47:00Z">
              <w:rPr>
                <w:rFonts w:ascii="Calibri" w:hAnsi="Calibri" w:cs="Arial"/>
                <w:b/>
                <w:bCs/>
              </w:rPr>
            </w:rPrChange>
          </w:rPr>
          <w:delText xml:space="preserve"> </w:delText>
        </w:r>
      </w:del>
      <w:r w:rsidRPr="00B3093A">
        <w:rPr>
          <w:rFonts w:ascii="Calibri" w:hAnsi="Calibri" w:cs="Arial"/>
          <w:b/>
          <w:bCs/>
          <w:highlight w:val="green"/>
          <w:rPrChange w:id="54" w:author="Morgenstern, Jennifer" w:date="2024-06-05T06:47:00Z" w16du:dateUtc="2024-06-05T13:47:00Z">
            <w:rPr>
              <w:rFonts w:ascii="Calibri" w:hAnsi="Calibri" w:cs="Arial"/>
              <w:b/>
              <w:bCs/>
            </w:rPr>
          </w:rPrChange>
        </w:rPr>
        <w:t xml:space="preserve">the Contractor proposes modifications to the approved </w:t>
      </w:r>
      <w:del w:id="55" w:author="Lopian, Scott" w:date="2024-05-10T06:01:00Z" w16du:dateUtc="2024-05-10T13:01:00Z">
        <w:r w:rsidRPr="00B3093A" w:rsidDel="00110C1E">
          <w:rPr>
            <w:rFonts w:ascii="Calibri" w:hAnsi="Calibri" w:cs="Arial"/>
            <w:b/>
            <w:bCs/>
            <w:highlight w:val="green"/>
            <w:rPrChange w:id="56" w:author="Morgenstern, Jennifer" w:date="2024-06-05T06:47:00Z" w16du:dateUtc="2024-06-05T13:47:00Z">
              <w:rPr>
                <w:rFonts w:ascii="Calibri" w:hAnsi="Calibri" w:cs="Arial"/>
                <w:b/>
                <w:bCs/>
              </w:rPr>
            </w:rPrChange>
          </w:rPr>
          <w:delText>traffic plans</w:delText>
        </w:r>
      </w:del>
      <w:ins w:id="57" w:author="Lopian, Scott" w:date="2024-05-10T06:01:00Z" w16du:dateUtc="2024-05-10T13:01:00Z">
        <w:r w:rsidR="00110C1E" w:rsidRPr="00B3093A">
          <w:rPr>
            <w:rFonts w:ascii="Calibri" w:hAnsi="Calibri" w:cs="Arial"/>
            <w:b/>
            <w:bCs/>
            <w:highlight w:val="green"/>
            <w:rPrChange w:id="58" w:author="Morgenstern, Jennifer" w:date="2024-06-05T06:47:00Z" w16du:dateUtc="2024-06-05T13:47:00Z">
              <w:rPr>
                <w:rFonts w:ascii="Calibri" w:hAnsi="Calibri" w:cs="Arial"/>
                <w:b/>
                <w:bCs/>
              </w:rPr>
            </w:rPrChange>
          </w:rPr>
          <w:t>TCPs</w:t>
        </w:r>
      </w:ins>
      <w:r w:rsidRPr="00B3093A">
        <w:rPr>
          <w:rFonts w:ascii="Calibri" w:hAnsi="Calibri" w:cs="Arial"/>
          <w:b/>
          <w:bCs/>
          <w:highlight w:val="green"/>
          <w:rPrChange w:id="59" w:author="Morgenstern, Jennifer" w:date="2024-06-05T06:47:00Z" w16du:dateUtc="2024-06-05T13:47:00Z">
            <w:rPr>
              <w:rFonts w:ascii="Calibri" w:hAnsi="Calibri" w:cs="Arial"/>
              <w:b/>
              <w:bCs/>
            </w:rPr>
          </w:rPrChange>
        </w:rPr>
        <w:t xml:space="preserve"> for any reason, the Contractor shall take full responsibility (coordination and fees) to process revisions with the </w:t>
      </w:r>
      <w:del w:id="60" w:author="Lopian, Scott" w:date="2024-05-10T06:02:00Z" w16du:dateUtc="2024-05-10T13:02:00Z">
        <w:r w:rsidRPr="00B3093A" w:rsidDel="00110C1E">
          <w:rPr>
            <w:rFonts w:ascii="Calibri" w:hAnsi="Calibri" w:cs="Arial"/>
            <w:b/>
            <w:bCs/>
            <w:highlight w:val="green"/>
            <w:rPrChange w:id="61" w:author="Morgenstern, Jennifer" w:date="2024-06-05T06:47:00Z" w16du:dateUtc="2024-06-05T13:47:00Z">
              <w:rPr>
                <w:rFonts w:ascii="Calibri" w:hAnsi="Calibri" w:cs="Arial"/>
                <w:b/>
                <w:bCs/>
              </w:rPr>
            </w:rPrChange>
          </w:rPr>
          <w:delText>Agency Having Jurisdiction</w:delText>
        </w:r>
      </w:del>
      <w:ins w:id="62" w:author="Lopian, Scott" w:date="2024-05-10T06:02:00Z" w16du:dateUtc="2024-05-10T13:02:00Z">
        <w:r w:rsidR="00110C1E" w:rsidRPr="00B3093A">
          <w:rPr>
            <w:rFonts w:ascii="Calibri" w:hAnsi="Calibri" w:cs="Arial"/>
            <w:b/>
            <w:bCs/>
            <w:highlight w:val="green"/>
            <w:rPrChange w:id="63" w:author="Morgenstern, Jennifer" w:date="2024-06-05T06:47:00Z" w16du:dateUtc="2024-06-05T13:47:00Z">
              <w:rPr>
                <w:rFonts w:ascii="Calibri" w:hAnsi="Calibri" w:cs="Arial"/>
                <w:b/>
                <w:bCs/>
              </w:rPr>
            </w:rPrChange>
          </w:rPr>
          <w:t xml:space="preserve">AHJ and shall ultimately be responsible for </w:t>
        </w:r>
        <w:del w:id="64" w:author="Mitzel, Bruce" w:date="2024-05-15T09:32:00Z" w16du:dateUtc="2024-05-15T16:32:00Z">
          <w:r w:rsidR="00110C1E" w:rsidRPr="00B3093A" w:rsidDel="00774CBD">
            <w:rPr>
              <w:rFonts w:ascii="Calibri" w:hAnsi="Calibri" w:cs="Arial"/>
              <w:b/>
              <w:bCs/>
              <w:highlight w:val="green"/>
              <w:rPrChange w:id="65" w:author="Morgenstern, Jennifer" w:date="2024-06-05T06:47:00Z" w16du:dateUtc="2024-06-05T13:47:00Z">
                <w:rPr>
                  <w:rFonts w:ascii="Calibri" w:hAnsi="Calibri" w:cs="Arial"/>
                  <w:b/>
                  <w:bCs/>
                </w:rPr>
              </w:rPrChange>
            </w:rPr>
            <w:delText xml:space="preserve">the </w:delText>
          </w:r>
        </w:del>
      </w:ins>
      <w:ins w:id="66" w:author="Mitzel, Bruce" w:date="2024-05-15T09:32:00Z" w16du:dateUtc="2024-05-15T16:32:00Z">
        <w:r w:rsidR="00774CBD" w:rsidRPr="00B3093A">
          <w:rPr>
            <w:rFonts w:ascii="Calibri" w:hAnsi="Calibri" w:cs="Arial"/>
            <w:b/>
            <w:bCs/>
            <w:highlight w:val="green"/>
            <w:rPrChange w:id="67" w:author="Morgenstern, Jennifer" w:date="2024-06-05T06:47:00Z" w16du:dateUtc="2024-06-05T13:47:00Z">
              <w:rPr>
                <w:rFonts w:ascii="Calibri" w:hAnsi="Calibri" w:cs="Arial"/>
                <w:b/>
                <w:bCs/>
              </w:rPr>
            </w:rPrChange>
          </w:rPr>
          <w:t xml:space="preserve">any </w:t>
        </w:r>
      </w:ins>
      <w:ins w:id="68" w:author="Lopian, Scott" w:date="2024-05-10T06:02:00Z" w16du:dateUtc="2024-05-10T13:02:00Z">
        <w:r w:rsidR="00110C1E" w:rsidRPr="00B3093A">
          <w:rPr>
            <w:rFonts w:ascii="Calibri" w:hAnsi="Calibri" w:cs="Arial"/>
            <w:b/>
            <w:bCs/>
            <w:highlight w:val="green"/>
            <w:rPrChange w:id="69" w:author="Morgenstern, Jennifer" w:date="2024-06-05T06:47:00Z" w16du:dateUtc="2024-06-05T13:47:00Z">
              <w:rPr>
                <w:rFonts w:ascii="Calibri" w:hAnsi="Calibri" w:cs="Arial"/>
                <w:b/>
                <w:bCs/>
              </w:rPr>
            </w:rPrChange>
          </w:rPr>
          <w:t>schedule</w:t>
        </w:r>
      </w:ins>
      <w:ins w:id="70" w:author="Mitzel, Bruce" w:date="2024-05-15T09:33:00Z" w16du:dateUtc="2024-05-15T16:33:00Z">
        <w:r w:rsidR="00774CBD" w:rsidRPr="00B3093A">
          <w:rPr>
            <w:rFonts w:ascii="Calibri" w:hAnsi="Calibri" w:cs="Arial"/>
            <w:b/>
            <w:bCs/>
            <w:highlight w:val="green"/>
            <w:rPrChange w:id="71" w:author="Morgenstern, Jennifer" w:date="2024-06-05T06:47:00Z" w16du:dateUtc="2024-06-05T13:47:00Z">
              <w:rPr>
                <w:rFonts w:ascii="Calibri" w:hAnsi="Calibri" w:cs="Arial"/>
                <w:b/>
                <w:bCs/>
              </w:rPr>
            </w:rPrChange>
          </w:rPr>
          <w:t xml:space="preserve"> impacts associated</w:t>
        </w:r>
      </w:ins>
      <w:ins w:id="72" w:author="Lopian, Scott" w:date="2024-05-10T06:02:00Z" w16du:dateUtc="2024-05-10T13:02:00Z">
        <w:r w:rsidR="00110C1E" w:rsidRPr="00B3093A">
          <w:rPr>
            <w:rFonts w:ascii="Calibri" w:hAnsi="Calibri" w:cs="Arial"/>
            <w:b/>
            <w:bCs/>
            <w:highlight w:val="green"/>
            <w:rPrChange w:id="73" w:author="Morgenstern, Jennifer" w:date="2024-06-05T06:47:00Z" w16du:dateUtc="2024-06-05T13:47:00Z">
              <w:rPr>
                <w:rFonts w:ascii="Calibri" w:hAnsi="Calibri" w:cs="Arial"/>
                <w:b/>
                <w:bCs/>
              </w:rPr>
            </w:rPrChange>
          </w:rPr>
          <w:t xml:space="preserve"> </w:t>
        </w:r>
        <w:del w:id="74" w:author="Mitzel, Bruce" w:date="2024-05-15T09:32:00Z" w16du:dateUtc="2024-05-15T16:32:00Z">
          <w:r w:rsidR="00110C1E" w:rsidRPr="00B3093A" w:rsidDel="00774CBD">
            <w:rPr>
              <w:rFonts w:ascii="Calibri" w:hAnsi="Calibri" w:cs="Arial"/>
              <w:b/>
              <w:bCs/>
              <w:highlight w:val="green"/>
              <w:rPrChange w:id="75" w:author="Morgenstern, Jennifer" w:date="2024-06-05T06:47:00Z" w16du:dateUtc="2024-06-05T13:47:00Z">
                <w:rPr>
                  <w:rFonts w:ascii="Calibri" w:hAnsi="Calibri" w:cs="Arial"/>
                  <w:b/>
                  <w:bCs/>
                </w:rPr>
              </w:rPrChange>
            </w:rPr>
            <w:delText xml:space="preserve">and potential delays </w:delText>
          </w:r>
        </w:del>
        <w:r w:rsidR="00110C1E" w:rsidRPr="00B3093A">
          <w:rPr>
            <w:rFonts w:ascii="Calibri" w:hAnsi="Calibri" w:cs="Arial"/>
            <w:b/>
            <w:bCs/>
            <w:highlight w:val="green"/>
            <w:rPrChange w:id="76" w:author="Morgenstern, Jennifer" w:date="2024-06-05T06:47:00Z" w16du:dateUtc="2024-06-05T13:47:00Z">
              <w:rPr>
                <w:rFonts w:ascii="Calibri" w:hAnsi="Calibri" w:cs="Arial"/>
                <w:b/>
                <w:bCs/>
              </w:rPr>
            </w:rPrChange>
          </w:rPr>
          <w:t>with processi</w:t>
        </w:r>
      </w:ins>
      <w:ins w:id="77" w:author="Lopian, Scott" w:date="2024-05-10T06:03:00Z" w16du:dateUtc="2024-05-10T13:03:00Z">
        <w:r w:rsidR="00110C1E" w:rsidRPr="00B3093A">
          <w:rPr>
            <w:rFonts w:ascii="Calibri" w:hAnsi="Calibri" w:cs="Arial"/>
            <w:b/>
            <w:bCs/>
            <w:highlight w:val="green"/>
            <w:rPrChange w:id="78" w:author="Morgenstern, Jennifer" w:date="2024-06-05T06:47:00Z" w16du:dateUtc="2024-06-05T13:47:00Z">
              <w:rPr>
                <w:rFonts w:ascii="Calibri" w:hAnsi="Calibri" w:cs="Arial"/>
                <w:b/>
                <w:bCs/>
              </w:rPr>
            </w:rPrChange>
          </w:rPr>
          <w:t>ng revisions to the previously approved TCPs</w:t>
        </w:r>
      </w:ins>
      <w:r w:rsidRPr="00B3093A">
        <w:rPr>
          <w:rFonts w:ascii="Calibri" w:hAnsi="Calibri" w:cs="Arial"/>
          <w:b/>
          <w:bCs/>
          <w:highlight w:val="green"/>
          <w:rPrChange w:id="79" w:author="Morgenstern, Jennifer" w:date="2024-06-05T06:47:00Z" w16du:dateUtc="2024-06-05T13:47:00Z">
            <w:rPr>
              <w:rFonts w:ascii="Calibri" w:hAnsi="Calibri" w:cs="Arial"/>
              <w:b/>
              <w:bCs/>
            </w:rPr>
          </w:rPrChange>
        </w:rPr>
        <w:t>. District staff will not provide support concerning Contractor modifications to previously approved traffic control plans.</w:t>
      </w:r>
    </w:p>
    <w:p w14:paraId="1F588B6F" w14:textId="77777777" w:rsidR="00232CAF" w:rsidRDefault="00232CAF" w:rsidP="0092013D">
      <w:pPr>
        <w:tabs>
          <w:tab w:val="left" w:pos="3456"/>
          <w:tab w:val="left" w:pos="7920"/>
        </w:tabs>
        <w:spacing w:after="0"/>
        <w:jc w:val="both"/>
        <w:rPr>
          <w:ins w:id="80" w:author="Morgenstern, Jennifer" w:date="2024-06-05T06:47:00Z" w16du:dateUtc="2024-06-05T13:47:00Z"/>
          <w:rFonts w:ascii="Calibri" w:hAnsi="Calibri" w:cs="Arial"/>
          <w:b/>
          <w:bCs/>
        </w:rPr>
      </w:pPr>
    </w:p>
    <w:p w14:paraId="3E6F2703" w14:textId="7A35075F" w:rsidR="00B3093A" w:rsidRDefault="00B3093A" w:rsidP="00B3093A">
      <w:pPr>
        <w:tabs>
          <w:tab w:val="left" w:pos="3456"/>
          <w:tab w:val="left" w:pos="7920"/>
        </w:tabs>
        <w:spacing w:after="0"/>
        <w:jc w:val="both"/>
        <w:rPr>
          <w:ins w:id="81" w:author="Morgenstern, Jennifer" w:date="2024-06-05T06:47:00Z" w16du:dateUtc="2024-06-05T13:47:00Z"/>
          <w:rFonts w:ascii="Calibri" w:hAnsi="Calibri" w:cs="Arial"/>
          <w:b/>
          <w:bCs/>
        </w:rPr>
      </w:pPr>
      <w:ins w:id="82" w:author="Morgenstern, Jennifer" w:date="2024-06-05T06:47:00Z" w16du:dateUtc="2024-06-05T13:47:00Z">
        <w:r w:rsidRPr="00504FCF">
          <w:rPr>
            <w:rFonts w:ascii="Calibri" w:hAnsi="Calibri" w:cs="Arial"/>
            <w:b/>
            <w:bCs/>
            <w:highlight w:val="yellow"/>
          </w:rPr>
          <w:t xml:space="preserve">Include the following paragraph if the project includes </w:t>
        </w:r>
      </w:ins>
      <w:ins w:id="83" w:author="Morgenstern, Jennifer" w:date="2024-06-05T06:48:00Z" w16du:dateUtc="2024-06-05T13:48:00Z">
        <w:r w:rsidR="008F7537">
          <w:rPr>
            <w:rFonts w:ascii="Calibri" w:hAnsi="Calibri" w:cs="Arial"/>
            <w:b/>
            <w:bCs/>
            <w:highlight w:val="yellow"/>
          </w:rPr>
          <w:t xml:space="preserve">does not include </w:t>
        </w:r>
      </w:ins>
      <w:ins w:id="84" w:author="Morgenstern, Jennifer" w:date="2024-06-05T06:47:00Z" w16du:dateUtc="2024-06-05T13:47:00Z">
        <w:r w:rsidRPr="00504FCF">
          <w:rPr>
            <w:rFonts w:ascii="Calibri" w:hAnsi="Calibri" w:cs="Arial"/>
            <w:b/>
            <w:bCs/>
            <w:highlight w:val="yellow"/>
          </w:rPr>
          <w:t xml:space="preserve">traffic control plans </w:t>
        </w:r>
      </w:ins>
      <w:ins w:id="85" w:author="Morgenstern, Jennifer" w:date="2024-06-05T06:52:00Z" w16du:dateUtc="2024-06-05T13:52:00Z">
        <w:r w:rsidR="008F7537">
          <w:rPr>
            <w:rFonts w:ascii="Calibri" w:hAnsi="Calibri" w:cs="Arial"/>
            <w:b/>
            <w:bCs/>
            <w:highlight w:val="yellow"/>
          </w:rPr>
          <w:t xml:space="preserve">and the GC will be required to obtain </w:t>
        </w:r>
      </w:ins>
      <w:ins w:id="86" w:author="Morgenstern, Jennifer" w:date="2024-06-05T06:47:00Z" w16du:dateUtc="2024-06-05T13:47:00Z">
        <w:r w:rsidRPr="00504FCF">
          <w:rPr>
            <w:rFonts w:ascii="Calibri" w:hAnsi="Calibri" w:cs="Arial"/>
            <w:b/>
            <w:bCs/>
            <w:highlight w:val="yellow"/>
          </w:rPr>
          <w:t>otherwise delete.</w:t>
        </w:r>
        <w:r>
          <w:rPr>
            <w:rFonts w:ascii="Calibri" w:hAnsi="Calibri" w:cs="Arial"/>
            <w:b/>
            <w:bCs/>
          </w:rPr>
          <w:t xml:space="preserve"> </w:t>
        </w:r>
      </w:ins>
    </w:p>
    <w:p w14:paraId="3DCB1032" w14:textId="77777777" w:rsidR="00B3093A" w:rsidRDefault="00B3093A" w:rsidP="0092013D">
      <w:pPr>
        <w:tabs>
          <w:tab w:val="left" w:pos="3456"/>
          <w:tab w:val="left" w:pos="7920"/>
        </w:tabs>
        <w:spacing w:after="0"/>
        <w:jc w:val="both"/>
        <w:rPr>
          <w:ins w:id="87" w:author="Morgenstern, Jennifer" w:date="2024-06-05T06:47:00Z" w16du:dateUtc="2024-06-05T13:47:00Z"/>
          <w:rFonts w:ascii="Calibri" w:hAnsi="Calibri" w:cs="Arial"/>
          <w:b/>
          <w:bCs/>
        </w:rPr>
      </w:pPr>
    </w:p>
    <w:p w14:paraId="676EAC51" w14:textId="77777777" w:rsidR="00B3093A" w:rsidRPr="00AB3C97" w:rsidRDefault="00B3093A" w:rsidP="0092013D">
      <w:pPr>
        <w:tabs>
          <w:tab w:val="left" w:pos="3456"/>
          <w:tab w:val="left" w:pos="7920"/>
        </w:tabs>
        <w:spacing w:after="0"/>
        <w:jc w:val="both"/>
        <w:rPr>
          <w:rFonts w:ascii="Calibri" w:hAnsi="Calibri" w:cs="Arial"/>
          <w:b/>
          <w:bCs/>
        </w:rPr>
      </w:pPr>
    </w:p>
    <w:p w14:paraId="54F54CE2" w14:textId="77777777" w:rsidR="0092013D" w:rsidRPr="00AB3C97" w:rsidRDefault="0092013D" w:rsidP="0092013D">
      <w:pPr>
        <w:tabs>
          <w:tab w:val="left" w:pos="3456"/>
          <w:tab w:val="left" w:pos="7920"/>
        </w:tabs>
        <w:spacing w:after="0"/>
        <w:jc w:val="both"/>
        <w:rPr>
          <w:rFonts w:ascii="Calibri" w:hAnsi="Calibri" w:cs="Arial"/>
        </w:rPr>
      </w:pPr>
      <w:r w:rsidRPr="008F7537">
        <w:rPr>
          <w:rFonts w:ascii="Calibri" w:hAnsi="Calibri" w:cs="Arial"/>
          <w:highlight w:val="green"/>
          <w:rPrChange w:id="88" w:author="Morgenstern, Jennifer" w:date="2024-06-05T06:49:00Z" w16du:dateUtc="2024-06-05T13:49:00Z">
            <w:rPr>
              <w:rFonts w:ascii="Calibri" w:hAnsi="Calibri" w:cs="Arial"/>
            </w:rPr>
          </w:rPrChange>
        </w:rPr>
        <w:t xml:space="preserve">It is the responsibility of the Contractor to contact the above agency and to make himself knowledgeable and responsible to </w:t>
      </w:r>
      <w:proofErr w:type="gramStart"/>
      <w:r w:rsidRPr="008F7537">
        <w:rPr>
          <w:rFonts w:ascii="Calibri" w:hAnsi="Calibri" w:cs="Arial"/>
          <w:highlight w:val="green"/>
          <w:rPrChange w:id="89" w:author="Morgenstern, Jennifer" w:date="2024-06-05T06:49:00Z" w16du:dateUtc="2024-06-05T13:49:00Z">
            <w:rPr>
              <w:rFonts w:ascii="Calibri" w:hAnsi="Calibri" w:cs="Arial"/>
            </w:rPr>
          </w:rPrChange>
        </w:rPr>
        <w:t>all of</w:t>
      </w:r>
      <w:proofErr w:type="gramEnd"/>
      <w:r w:rsidRPr="008F7537">
        <w:rPr>
          <w:rFonts w:ascii="Calibri" w:hAnsi="Calibri" w:cs="Arial"/>
          <w:highlight w:val="green"/>
          <w:rPrChange w:id="90" w:author="Morgenstern, Jennifer" w:date="2024-06-05T06:49:00Z" w16du:dateUtc="2024-06-05T13:49:00Z">
            <w:rPr>
              <w:rFonts w:ascii="Calibri" w:hAnsi="Calibri" w:cs="Arial"/>
            </w:rPr>
          </w:rPrChange>
        </w:rPr>
        <w:t xml:space="preserve"> their</w:t>
      </w:r>
      <w:r w:rsidR="00456D33" w:rsidRPr="008F7537">
        <w:rPr>
          <w:rFonts w:ascii="Calibri" w:hAnsi="Calibri" w:cs="Arial"/>
          <w:highlight w:val="green"/>
          <w:rPrChange w:id="91" w:author="Morgenstern, Jennifer" w:date="2024-06-05T06:49:00Z" w16du:dateUtc="2024-06-05T13:49:00Z">
            <w:rPr>
              <w:rFonts w:ascii="Calibri" w:hAnsi="Calibri" w:cs="Arial"/>
            </w:rPr>
          </w:rPrChange>
        </w:rPr>
        <w:t xml:space="preserve"> approval and construction</w:t>
      </w:r>
      <w:r w:rsidRPr="008F7537">
        <w:rPr>
          <w:rFonts w:ascii="Calibri" w:hAnsi="Calibri" w:cs="Arial"/>
          <w:highlight w:val="green"/>
          <w:rPrChange w:id="92" w:author="Morgenstern, Jennifer" w:date="2024-06-05T06:49:00Z" w16du:dateUtc="2024-06-05T13:49:00Z">
            <w:rPr>
              <w:rFonts w:ascii="Calibri" w:hAnsi="Calibri" w:cs="Arial"/>
            </w:rPr>
          </w:rPrChange>
        </w:rPr>
        <w:t xml:space="preserve"> requirements.  </w:t>
      </w:r>
      <w:proofErr w:type="gramStart"/>
      <w:r w:rsidRPr="008F7537">
        <w:rPr>
          <w:rFonts w:ascii="Calibri" w:hAnsi="Calibri" w:cs="Arial"/>
          <w:highlight w:val="green"/>
          <w:rPrChange w:id="93" w:author="Morgenstern, Jennifer" w:date="2024-06-05T06:49:00Z" w16du:dateUtc="2024-06-05T13:49:00Z">
            <w:rPr>
              <w:rFonts w:ascii="Calibri" w:hAnsi="Calibri" w:cs="Arial"/>
            </w:rPr>
          </w:rPrChange>
        </w:rPr>
        <w:t>Contractor</w:t>
      </w:r>
      <w:proofErr w:type="gramEnd"/>
      <w:r w:rsidRPr="008F7537">
        <w:rPr>
          <w:rFonts w:ascii="Calibri" w:hAnsi="Calibri" w:cs="Arial"/>
          <w:highlight w:val="green"/>
          <w:rPrChange w:id="94" w:author="Morgenstern, Jennifer" w:date="2024-06-05T06:49:00Z" w16du:dateUtc="2024-06-05T13:49:00Z">
            <w:rPr>
              <w:rFonts w:ascii="Calibri" w:hAnsi="Calibri" w:cs="Arial"/>
            </w:rPr>
          </w:rPrChange>
        </w:rPr>
        <w:t xml:space="preserve"> shall, at no additional charge to the </w:t>
      </w:r>
      <w:proofErr w:type="gramStart"/>
      <w:r w:rsidRPr="008F7537">
        <w:rPr>
          <w:rFonts w:ascii="Calibri" w:hAnsi="Calibri" w:cs="Arial"/>
          <w:highlight w:val="green"/>
          <w:rPrChange w:id="95" w:author="Morgenstern, Jennifer" w:date="2024-06-05T06:49:00Z" w16du:dateUtc="2024-06-05T13:49:00Z">
            <w:rPr>
              <w:rFonts w:ascii="Calibri" w:hAnsi="Calibri" w:cs="Arial"/>
            </w:rPr>
          </w:rPrChange>
        </w:rPr>
        <w:t>District</w:t>
      </w:r>
      <w:proofErr w:type="gramEnd"/>
      <w:r w:rsidRPr="008F7537">
        <w:rPr>
          <w:rFonts w:ascii="Calibri" w:hAnsi="Calibri" w:cs="Arial"/>
          <w:highlight w:val="green"/>
          <w:rPrChange w:id="96" w:author="Morgenstern, Jennifer" w:date="2024-06-05T06:49:00Z" w16du:dateUtc="2024-06-05T13:49:00Z">
            <w:rPr>
              <w:rFonts w:ascii="Calibri" w:hAnsi="Calibri" w:cs="Arial"/>
            </w:rPr>
          </w:rPrChange>
        </w:rPr>
        <w:t>, construct the work in strict accordance with the above listed agencies.</w:t>
      </w:r>
    </w:p>
    <w:p w14:paraId="619368EB" w14:textId="77777777" w:rsidR="0092013D" w:rsidRPr="00AB3C97" w:rsidRDefault="0092013D" w:rsidP="0092013D">
      <w:pPr>
        <w:tabs>
          <w:tab w:val="left" w:pos="3456"/>
          <w:tab w:val="left" w:pos="7920"/>
        </w:tabs>
        <w:spacing w:after="0"/>
        <w:jc w:val="both"/>
        <w:rPr>
          <w:rFonts w:ascii="Calibri" w:hAnsi="Calibri" w:cs="Arial"/>
        </w:rPr>
      </w:pPr>
    </w:p>
    <w:p w14:paraId="6F2CF202" w14:textId="77777777" w:rsidR="009809DD" w:rsidRPr="009809DD" w:rsidRDefault="009809DD" w:rsidP="005F61D9">
      <w:pPr>
        <w:tabs>
          <w:tab w:val="left" w:pos="3456"/>
          <w:tab w:val="left" w:pos="7920"/>
        </w:tabs>
        <w:spacing w:after="0"/>
        <w:jc w:val="both"/>
        <w:rPr>
          <w:rFonts w:ascii="Calibri" w:hAnsi="Calibri" w:cs="Arial"/>
        </w:rPr>
      </w:pPr>
      <w:r w:rsidRPr="009809DD">
        <w:rPr>
          <w:rFonts w:ascii="Calibri" w:hAnsi="Calibri" w:cs="Arial"/>
        </w:rPr>
        <w:t xml:space="preserve">Encroachment permit conditions are enforced by the permitting jurisdiction and EMWD staff.  Failure to adhere to the permit conditions, or any other communicated </w:t>
      </w:r>
      <w:r w:rsidRPr="009809DD">
        <w:rPr>
          <w:rFonts w:ascii="Calibri" w:hAnsi="Calibri" w:cs="Arial"/>
        </w:rPr>
        <w:lastRenderedPageBreak/>
        <w:t xml:space="preserve">requirement, could result in penalties assessed, work stopped and/or permit revocation (or a combination of penalties).  The Contractor is encouraged to </w:t>
      </w:r>
      <w:r>
        <w:rPr>
          <w:rFonts w:ascii="Calibri" w:hAnsi="Calibri" w:cs="Arial"/>
        </w:rPr>
        <w:t xml:space="preserve">review any/all permitting or licensing requirements, and to </w:t>
      </w:r>
      <w:r w:rsidRPr="009809DD">
        <w:rPr>
          <w:rFonts w:ascii="Calibri" w:hAnsi="Calibri" w:cs="Arial"/>
        </w:rPr>
        <w:t>maintain open and professional lines of communication with the permitting jurisdiction representatives to avoid penalties.</w:t>
      </w:r>
      <w:r>
        <w:rPr>
          <w:rFonts w:ascii="Calibri" w:hAnsi="Calibri" w:cs="Arial"/>
        </w:rPr>
        <w:t xml:space="preserve">  The Contractor shall be solely responsible for handling any/all penalties should they arise.</w:t>
      </w:r>
    </w:p>
    <w:p w14:paraId="2A4D337C" w14:textId="77777777" w:rsidR="009809DD" w:rsidRDefault="009809DD" w:rsidP="005F61D9">
      <w:pPr>
        <w:tabs>
          <w:tab w:val="left" w:pos="3456"/>
          <w:tab w:val="left" w:pos="7920"/>
        </w:tabs>
        <w:spacing w:after="0"/>
        <w:jc w:val="both"/>
        <w:rPr>
          <w:rFonts w:ascii="Calibri" w:hAnsi="Calibri" w:cs="Arial"/>
        </w:rPr>
      </w:pPr>
    </w:p>
    <w:p w14:paraId="6EBCE027" w14:textId="179F99FE" w:rsidR="005F61D9" w:rsidRPr="00AB3C97" w:rsidRDefault="00232CAF" w:rsidP="005F61D9">
      <w:pPr>
        <w:tabs>
          <w:tab w:val="left" w:pos="3456"/>
          <w:tab w:val="left" w:pos="7920"/>
        </w:tabs>
        <w:spacing w:after="0"/>
        <w:jc w:val="both"/>
        <w:rPr>
          <w:rFonts w:ascii="Calibri" w:hAnsi="Calibri" w:cs="Arial"/>
        </w:rPr>
      </w:pPr>
      <w:del w:id="97" w:author="Morgenstern, Jennifer" w:date="2024-06-05T06:49:00Z" w16du:dateUtc="2024-06-05T13:49:00Z">
        <w:r w:rsidDel="008F7537">
          <w:rPr>
            <w:rFonts w:ascii="Calibri" w:hAnsi="Calibri" w:cs="Arial"/>
          </w:rPr>
          <w:br w:type="page"/>
        </w:r>
      </w:del>
      <w:r w:rsidR="005F61D9" w:rsidRPr="00AB3C97">
        <w:rPr>
          <w:rFonts w:ascii="Calibri" w:hAnsi="Calibri" w:cs="Arial"/>
        </w:rPr>
        <w:lastRenderedPageBreak/>
        <w:t>The Contractor shall coordinate with all jurisdictions to protect and replace, if necessary, survey monuments, property corners, TBM’s, etc. encountered during construction.  A subsequent corner record shall be filed appropriately for the replacement of any damaged monument that has been destroyed, damaged, covered, obscured, or otherwise obliterated by construction.</w:t>
      </w:r>
    </w:p>
    <w:p w14:paraId="5EF03CA4" w14:textId="77777777" w:rsidR="005F61D9" w:rsidRPr="00AB3C97" w:rsidRDefault="005F61D9" w:rsidP="0092013D">
      <w:pPr>
        <w:tabs>
          <w:tab w:val="left" w:pos="3456"/>
          <w:tab w:val="left" w:pos="7920"/>
        </w:tabs>
        <w:spacing w:after="0"/>
        <w:jc w:val="both"/>
        <w:rPr>
          <w:rFonts w:ascii="Calibri" w:hAnsi="Calibri" w:cs="Arial"/>
        </w:rPr>
      </w:pPr>
    </w:p>
    <w:p w14:paraId="41533ED0" w14:textId="77777777" w:rsidR="00525A02" w:rsidRPr="00AB3C97" w:rsidRDefault="0092013D" w:rsidP="00F34EF7">
      <w:pPr>
        <w:jc w:val="both"/>
        <w:rPr>
          <w:rFonts w:ascii="Calibri" w:hAnsi="Calibri" w:cs="Arial"/>
        </w:rPr>
      </w:pPr>
      <w:r w:rsidRPr="00AB3C97">
        <w:rPr>
          <w:rFonts w:ascii="Calibri" w:hAnsi="Calibri" w:cs="Arial"/>
        </w:rPr>
        <w:t>The liability insurance required under Section F-04 under General Conditions and stated in the Special Conditions shall include as additional insureds EMWD and the above listed agencies.</w:t>
      </w:r>
    </w:p>
    <w:p w14:paraId="03336904" w14:textId="34E7AAEF" w:rsidR="0092013D" w:rsidRPr="00AB3C97" w:rsidRDefault="0092013D" w:rsidP="00FD5FDE">
      <w:pPr>
        <w:jc w:val="center"/>
        <w:rPr>
          <w:rFonts w:ascii="Calibri" w:hAnsi="Calibri" w:cs="Arial"/>
          <w:color w:val="7F7F7F"/>
        </w:rPr>
      </w:pPr>
    </w:p>
    <w:sectPr w:rsidR="0092013D" w:rsidRPr="00AB3C97">
      <w:foot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3450F" w14:textId="77777777" w:rsidR="00B32856" w:rsidRDefault="00B32856">
      <w:r>
        <w:separator/>
      </w:r>
    </w:p>
  </w:endnote>
  <w:endnote w:type="continuationSeparator" w:id="0">
    <w:p w14:paraId="7772F9C1" w14:textId="77777777" w:rsidR="00B32856" w:rsidRDefault="00B32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ACCA1" w14:textId="77777777" w:rsidR="00BC076B" w:rsidRPr="00AB3C97" w:rsidRDefault="00BC076B" w:rsidP="00BC076B">
    <w:pPr>
      <w:pStyle w:val="Footer"/>
      <w:tabs>
        <w:tab w:val="clear" w:pos="4320"/>
        <w:tab w:val="center" w:pos="4680"/>
      </w:tabs>
      <w:spacing w:after="0"/>
      <w:rPr>
        <w:rFonts w:ascii="Calibri" w:hAnsi="Calibri" w:cs="Arial"/>
        <w:szCs w:val="24"/>
      </w:rPr>
    </w:pPr>
    <w:r w:rsidRPr="00CC663D">
      <w:rPr>
        <w:rFonts w:ascii="Arial" w:hAnsi="Arial" w:cs="Arial"/>
        <w:sz w:val="20"/>
      </w:rPr>
      <w:tab/>
    </w:r>
    <w:r w:rsidRPr="00AB3C97">
      <w:rPr>
        <w:rFonts w:ascii="Calibri" w:hAnsi="Calibri" w:cs="Arial"/>
        <w:szCs w:val="24"/>
      </w:rPr>
      <w:t>H-</w:t>
    </w:r>
    <w:r w:rsidRPr="00AB3C97">
      <w:rPr>
        <w:rFonts w:ascii="Calibri" w:hAnsi="Calibri" w:cs="Arial"/>
        <w:szCs w:val="24"/>
      </w:rPr>
      <w:fldChar w:fldCharType="begin"/>
    </w:r>
    <w:r w:rsidRPr="00AB3C97">
      <w:rPr>
        <w:rFonts w:ascii="Calibri" w:hAnsi="Calibri" w:cs="Arial"/>
        <w:szCs w:val="24"/>
      </w:rPr>
      <w:instrText xml:space="preserve"> PAGE  \* MERGEFORMAT </w:instrText>
    </w:r>
    <w:r w:rsidRPr="00AB3C97">
      <w:rPr>
        <w:rFonts w:ascii="Calibri" w:hAnsi="Calibri" w:cs="Arial"/>
        <w:szCs w:val="24"/>
      </w:rPr>
      <w:fldChar w:fldCharType="separate"/>
    </w:r>
    <w:r w:rsidR="00456D33">
      <w:rPr>
        <w:rFonts w:ascii="Calibri" w:hAnsi="Calibri" w:cs="Arial"/>
        <w:noProof/>
        <w:szCs w:val="24"/>
      </w:rPr>
      <w:t>2</w:t>
    </w:r>
    <w:r w:rsidRPr="00AB3C97">
      <w:rPr>
        <w:rFonts w:ascii="Calibri" w:hAnsi="Calibri" w:cs="Arial"/>
        <w:szCs w:val="24"/>
      </w:rPr>
      <w:fldChar w:fldCharType="end"/>
    </w:r>
    <w:r w:rsidRPr="00AB3C97">
      <w:rPr>
        <w:rFonts w:ascii="Calibri" w:hAnsi="Calibri" w:cs="Arial"/>
        <w:szCs w:val="24"/>
      </w:rPr>
      <w:tab/>
      <w:t>00066 Section H - Permits</w:t>
    </w:r>
  </w:p>
  <w:p w14:paraId="15E919DA" w14:textId="77777777" w:rsidR="00BC076B" w:rsidRPr="00AB3C97" w:rsidRDefault="00BC076B">
    <w:pPr>
      <w:pStyle w:val="Footer"/>
      <w:rPr>
        <w:rFonts w:ascii="Calibri" w:hAnsi="Calibri"/>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91911" w14:textId="77777777" w:rsidR="00B32856" w:rsidRDefault="00B32856">
      <w:r>
        <w:separator/>
      </w:r>
    </w:p>
  </w:footnote>
  <w:footnote w:type="continuationSeparator" w:id="0">
    <w:p w14:paraId="28BC573A" w14:textId="77777777" w:rsidR="00B32856" w:rsidRDefault="00B3285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orgenstern, Jennifer">
    <w15:presenceInfo w15:providerId="AD" w15:userId="S::morgensj@emwd.org::1d26e912-c49d-4115-8f9a-c64ddd445091"/>
  </w15:person>
  <w15:person w15:author="Lopian, Scott">
    <w15:presenceInfo w15:providerId="AD" w15:userId="S::lopians@emwd.org::f68be873-f612-4295-a9dd-ab92f9f24237"/>
  </w15:person>
  <w15:person w15:author="Mitzel, Bruce">
    <w15:presenceInfo w15:providerId="AD" w15:userId="S::mitzelb@emwd.org::a2af68f6-cf3b-4c29-add4-f9d0d2e0ee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13D"/>
    <w:rsid w:val="000A37DC"/>
    <w:rsid w:val="00110C1E"/>
    <w:rsid w:val="00157E89"/>
    <w:rsid w:val="00227336"/>
    <w:rsid w:val="00232CAF"/>
    <w:rsid w:val="00253E40"/>
    <w:rsid w:val="00272432"/>
    <w:rsid w:val="002D3483"/>
    <w:rsid w:val="00347335"/>
    <w:rsid w:val="00397ACB"/>
    <w:rsid w:val="004542A4"/>
    <w:rsid w:val="00456D33"/>
    <w:rsid w:val="0048398E"/>
    <w:rsid w:val="00513D12"/>
    <w:rsid w:val="00525A02"/>
    <w:rsid w:val="005F61D9"/>
    <w:rsid w:val="00626227"/>
    <w:rsid w:val="006B1C0F"/>
    <w:rsid w:val="006B2D16"/>
    <w:rsid w:val="00762A9D"/>
    <w:rsid w:val="00774CBD"/>
    <w:rsid w:val="00775835"/>
    <w:rsid w:val="00780D35"/>
    <w:rsid w:val="00843D41"/>
    <w:rsid w:val="008C0043"/>
    <w:rsid w:val="008C4F5A"/>
    <w:rsid w:val="008F69EE"/>
    <w:rsid w:val="008F7537"/>
    <w:rsid w:val="0092013D"/>
    <w:rsid w:val="00926DB3"/>
    <w:rsid w:val="009809DD"/>
    <w:rsid w:val="009E71A9"/>
    <w:rsid w:val="00A27EF7"/>
    <w:rsid w:val="00AB3C97"/>
    <w:rsid w:val="00B3093A"/>
    <w:rsid w:val="00B32856"/>
    <w:rsid w:val="00B821D6"/>
    <w:rsid w:val="00BC076B"/>
    <w:rsid w:val="00CA6AA1"/>
    <w:rsid w:val="00CF6BDD"/>
    <w:rsid w:val="00D14C4A"/>
    <w:rsid w:val="00D97350"/>
    <w:rsid w:val="00DB11CE"/>
    <w:rsid w:val="00DB49B5"/>
    <w:rsid w:val="00E86905"/>
    <w:rsid w:val="00F163AB"/>
    <w:rsid w:val="00F34EF7"/>
    <w:rsid w:val="00FD5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A2DF9E"/>
  <w15:chartTrackingRefBased/>
  <w15:docId w15:val="{29157904-56D8-4D49-89B9-8477288B7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013D"/>
    <w:pPr>
      <w:widowControl w:val="0"/>
      <w:spacing w:after="99"/>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C076B"/>
    <w:pPr>
      <w:tabs>
        <w:tab w:val="center" w:pos="4320"/>
        <w:tab w:val="right" w:pos="8640"/>
      </w:tabs>
    </w:pPr>
  </w:style>
  <w:style w:type="paragraph" w:styleId="Footer">
    <w:name w:val="footer"/>
    <w:basedOn w:val="Normal"/>
    <w:rsid w:val="00BC076B"/>
    <w:pPr>
      <w:tabs>
        <w:tab w:val="center" w:pos="4320"/>
        <w:tab w:val="right" w:pos="8640"/>
      </w:tabs>
    </w:pPr>
  </w:style>
  <w:style w:type="paragraph" w:styleId="Revision">
    <w:name w:val="Revision"/>
    <w:hidden/>
    <w:uiPriority w:val="99"/>
    <w:semiHidden/>
    <w:rsid w:val="0034733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543</Words>
  <Characters>3283</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H-1</vt:lpstr>
    </vt:vector>
  </TitlesOfParts>
  <Company>EMWD</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H-1</dc:title>
  <dc:subject/>
  <dc:creator>test</dc:creator>
  <cp:keywords/>
  <cp:lastModifiedBy>Morgenstern, Jennifer</cp:lastModifiedBy>
  <cp:revision>2</cp:revision>
  <dcterms:created xsi:type="dcterms:W3CDTF">2024-06-05T14:07:00Z</dcterms:created>
  <dcterms:modified xsi:type="dcterms:W3CDTF">2024-06-05T14:07:00Z</dcterms:modified>
</cp:coreProperties>
</file>